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«Славнефть-ЯНОС»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E331A7" w:rsidP="009A79DA">
            <w:pPr>
              <w:spacing w:after="0" w:line="240" w:lineRule="auto"/>
            </w:pPr>
            <w:r>
              <w:t>__________________ Ю.Л. Пауто</w:t>
            </w:r>
            <w:r w:rsidR="004E061E">
              <w:t>ва</w:t>
            </w:r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 xml:space="preserve">Председатель Тендерной комиссии </w:t>
            </w:r>
            <w:r w:rsidR="009A79DA">
              <w:br/>
            </w:r>
            <w:r>
              <w:t>ООО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>__________________ А.И.Клочихин</w:t>
            </w:r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67735E">
        <w:rPr>
          <w:b/>
          <w:color w:val="000000"/>
        </w:rPr>
        <w:t xml:space="preserve"> </w:t>
      </w:r>
      <w:r w:rsidR="00517154">
        <w:rPr>
          <w:b/>
          <w:color w:val="000000"/>
        </w:rPr>
        <w:t>220</w:t>
      </w:r>
      <w:r w:rsidR="0067735E">
        <w:rPr>
          <w:b/>
          <w:color w:val="000000"/>
        </w:rPr>
        <w:t>-ДО-201</w:t>
      </w:r>
      <w:r w:rsidR="00334DE1">
        <w:rPr>
          <w:b/>
          <w:color w:val="000000"/>
        </w:rPr>
        <w:t>7</w:t>
      </w:r>
      <w:r w:rsidRPr="00A7548F">
        <w:rPr>
          <w:color w:val="000000"/>
        </w:rPr>
        <w:t>от «</w:t>
      </w:r>
      <w:r w:rsidR="00517154">
        <w:rPr>
          <w:color w:val="000000"/>
        </w:rPr>
        <w:t>05» мая</w:t>
      </w:r>
      <w:r w:rsidRPr="00DE15B5">
        <w:t xml:space="preserve"> 201</w:t>
      </w:r>
      <w:r w:rsidR="00C84464">
        <w:t>7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«Славнефть-ЯНОС»,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9E0E16">
        <w:rPr>
          <w:rFonts w:ascii="Times New Roman" w:hAnsi="Times New Roman" w:cs="Times New Roman"/>
          <w:sz w:val="24"/>
          <w:szCs w:val="24"/>
        </w:rPr>
        <w:t>на</w:t>
      </w:r>
      <w:r w:rsidR="00594307">
        <w:rPr>
          <w:rFonts w:ascii="Times New Roman" w:hAnsi="Times New Roman" w:cs="Times New Roman"/>
          <w:sz w:val="24"/>
          <w:szCs w:val="24"/>
        </w:rPr>
        <w:t xml:space="preserve"> </w:t>
      </w:r>
      <w:r w:rsidR="001C6B90">
        <w:rPr>
          <w:rFonts w:ascii="Times New Roman" w:hAnsi="Times New Roman" w:cs="Times New Roman"/>
          <w:b/>
          <w:sz w:val="24"/>
          <w:szCs w:val="24"/>
        </w:rPr>
        <w:t>В</w:t>
      </w:r>
      <w:r w:rsidR="00F30C00">
        <w:rPr>
          <w:rFonts w:ascii="Times New Roman" w:hAnsi="Times New Roman" w:cs="Times New Roman"/>
          <w:b/>
          <w:sz w:val="24"/>
          <w:szCs w:val="24"/>
        </w:rPr>
        <w:t>ыполнение ра</w:t>
      </w:r>
      <w:r w:rsidR="0014093A">
        <w:rPr>
          <w:rFonts w:ascii="Times New Roman" w:hAnsi="Times New Roman" w:cs="Times New Roman"/>
          <w:b/>
          <w:sz w:val="24"/>
          <w:szCs w:val="24"/>
        </w:rPr>
        <w:t>бот по ремонту ограждения санитарной зоны</w:t>
      </w:r>
      <w:r w:rsidR="00FF3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DA9">
        <w:rPr>
          <w:rFonts w:ascii="Times New Roman" w:hAnsi="Times New Roman" w:cs="Times New Roman"/>
          <w:b/>
          <w:sz w:val="24"/>
          <w:szCs w:val="24"/>
        </w:rPr>
        <w:t>ООО «СП «ЯНОС» в соответствии с техническим заданием</w:t>
      </w:r>
      <w:r w:rsidR="00594307">
        <w:rPr>
          <w:rFonts w:ascii="Times New Roman" w:hAnsi="Times New Roman" w:cs="Times New Roman"/>
          <w:b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до (указать требуемый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«Славнефть-ЯНОС»).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220-ДО-2017.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Конверт доставляется представителем Претендента, экспресс-почтой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скан-образов (файл в формате .pdf) на электронный адрес </w:t>
      </w:r>
      <w:hyperlink r:id="rId8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84464">
        <w:rPr>
          <w:rFonts w:ascii="Times New Roman" w:eastAsia="Times New Roman" w:hAnsi="Times New Roman" w:cs="Times New Roman"/>
          <w:sz w:val="24"/>
          <w:szCs w:val="24"/>
        </w:rPr>
        <w:t>Прохоренко Александр Петро</w:t>
      </w:r>
      <w:r>
        <w:rPr>
          <w:rFonts w:ascii="Times New Roman" w:eastAsia="Times New Roman" w:hAnsi="Times New Roman" w:cs="Times New Roman"/>
          <w:sz w:val="24"/>
          <w:szCs w:val="24"/>
        </w:rPr>
        <w:t>вич</w:t>
      </w:r>
    </w:p>
    <w:p w:rsidR="00A71FC0" w:rsidRPr="00660ACD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537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0-7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cp-yanos@yandex.ru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9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17154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="00D24CE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C6B90">
        <w:rPr>
          <w:rFonts w:ascii="Times New Roman" w:hAnsi="Times New Roman" w:cs="Times New Roman"/>
          <w:b/>
          <w:sz w:val="24"/>
          <w:szCs w:val="24"/>
        </w:rPr>
        <w:t>в</w:t>
      </w:r>
      <w:r w:rsidR="00F30C00">
        <w:rPr>
          <w:rFonts w:ascii="Times New Roman" w:hAnsi="Times New Roman" w:cs="Times New Roman"/>
          <w:b/>
          <w:sz w:val="24"/>
          <w:szCs w:val="24"/>
        </w:rPr>
        <w:t>ыполнение ра</w:t>
      </w:r>
      <w:r w:rsidR="0014093A">
        <w:rPr>
          <w:rFonts w:ascii="Times New Roman" w:hAnsi="Times New Roman" w:cs="Times New Roman"/>
          <w:b/>
          <w:sz w:val="24"/>
          <w:szCs w:val="24"/>
        </w:rPr>
        <w:t>бот по ремонту ограждения санитарной зоны</w:t>
      </w:r>
      <w:r w:rsidR="001C6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право ООО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517154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0.35pt;margin-top:-15.85pt;width:99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<v:textbox>
              <w:txbxContent>
                <w:p w:rsidR="0014093A" w:rsidRPr="00D62FEA" w:rsidRDefault="0014093A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НА БЛАНКЕ</w:t>
                  </w:r>
                </w:p>
                <w:p w:rsidR="0014093A" w:rsidRPr="00D62FEA" w:rsidRDefault="0014093A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Исх. номер</w:t>
                  </w:r>
                </w:p>
                <w:p w:rsidR="0014093A" w:rsidRPr="00D62FEA" w:rsidRDefault="0014093A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Дата</w:t>
                  </w:r>
                </w:p>
              </w:txbxContent>
            </v:textbox>
          </v:shape>
        </w:pic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 ,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660ACD" w:rsidRPr="00572A5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 направляет настоящую оферту ОАО «Славнефть-ЯНОС» с целью заключения договора на </w:t>
      </w:r>
      <w:r w:rsidR="0014093A">
        <w:rPr>
          <w:rFonts w:ascii="Times New Roman" w:hAnsi="Times New Roman" w:cs="Times New Roman"/>
          <w:sz w:val="24"/>
          <w:szCs w:val="24"/>
        </w:rPr>
        <w:t>ремонт ограждения санитарной зоны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14093A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ограждения санитарной зоны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4093A">
        <w:rPr>
          <w:rFonts w:ascii="Times New Roman" w:hAnsi="Times New Roman" w:cs="Times New Roman"/>
          <w:sz w:val="24"/>
          <w:szCs w:val="24"/>
        </w:rPr>
        <w:t>Ремонт ограждения санитарной зоны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B37D2" w:rsidRPr="009E0E16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C32" w:rsidRPr="00373C32">
        <w:rPr>
          <w:rFonts w:ascii="Times New Roman" w:eastAsia="Times New Roman" w:hAnsi="Times New Roman" w:cs="Times New Roman"/>
          <w:sz w:val="24"/>
          <w:szCs w:val="24"/>
        </w:rPr>
        <w:t>с момента подписания договора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окончание работ – </w:t>
      </w:r>
      <w:r w:rsidR="009E3E3F">
        <w:rPr>
          <w:rFonts w:ascii="Times New Roman" w:eastAsia="Times New Roman" w:hAnsi="Times New Roman" w:cs="Times New Roman"/>
          <w:sz w:val="24"/>
          <w:szCs w:val="24"/>
        </w:rPr>
        <w:t>3</w:t>
      </w:r>
      <w:r w:rsidR="00F30C00">
        <w:rPr>
          <w:rFonts w:ascii="Times New Roman" w:eastAsia="Times New Roman" w:hAnsi="Times New Roman" w:cs="Times New Roman"/>
          <w:sz w:val="24"/>
          <w:szCs w:val="24"/>
        </w:rPr>
        <w:t>0 июня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334DE1" w:rsidP="0033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ограниченной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Ответственностью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«Санаторий</w:t>
      </w:r>
      <w:r w:rsidR="00FF3E8D">
        <w:rPr>
          <w:rFonts w:ascii="Times New Roman" w:eastAsia="Calibri" w:hAnsi="Times New Roman" w:cs="Times New Roman"/>
          <w:sz w:val="24"/>
          <w:szCs w:val="24"/>
        </w:rPr>
        <w:t>-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>офилакторий «ЯНОС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>150522 Ярославская обл.,Ярославский р-н, п. пансионата«Ярославль», санаторий-профилакторий</w:t>
      </w:r>
      <w:r w:rsidR="007D0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Выдаваемая техническая документация: </w:t>
      </w:r>
      <w:r w:rsidR="009E0E16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отказа или уклонения Победителя отбора от подписания договора подряда Победитель будет обязан,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неустойки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AB7122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C6B90" w:rsidRDefault="0014093A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 xml:space="preserve">1.1. </w:t>
      </w:r>
      <w:r w:rsidR="005F247D"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1C6B90">
        <w:rPr>
          <w:rFonts w:ascii="Times New Roman" w:eastAsia="Times New Roman" w:hAnsi="Times New Roman" w:cs="Times New Roman"/>
          <w:bCs/>
        </w:rPr>
        <w:t xml:space="preserve">Заказчика выполняет комплекс работ по </w:t>
      </w:r>
      <w:r>
        <w:rPr>
          <w:rFonts w:ascii="Times New Roman" w:eastAsia="Times New Roman" w:hAnsi="Times New Roman" w:cs="Times New Roman"/>
          <w:bCs/>
        </w:rPr>
        <w:t>ремонту ограждения санитарной зоны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AB7122">
        <w:rPr>
          <w:rFonts w:ascii="Times New Roman" w:hAnsi="Times New Roman" w:cs="Times New Roman"/>
          <w:sz w:val="24"/>
          <w:szCs w:val="24"/>
        </w:rPr>
        <w:t>ООО «СП ЯНОС»</w:t>
      </w:r>
      <w:r w:rsidR="00E77ACC">
        <w:rPr>
          <w:rFonts w:ascii="Times New Roman" w:hAnsi="Times New Roman" w:cs="Times New Roman"/>
          <w:sz w:val="24"/>
          <w:szCs w:val="24"/>
        </w:rPr>
        <w:t>, на основании Технического задания заказчика, указанного в приложении № 1.</w:t>
      </w:r>
      <w:r w:rsidR="001C6B9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373C32">
        <w:rPr>
          <w:rFonts w:ascii="Times New Roman" w:eastAsia="Times New Roman" w:hAnsi="Times New Roman" w:cs="Times New Roman"/>
        </w:rPr>
        <w:t>___________________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9E3E3F">
        <w:rPr>
          <w:rFonts w:ascii="Times New Roman" w:eastAsia="Times New Roman" w:hAnsi="Times New Roman" w:cs="Times New Roman"/>
        </w:rPr>
        <w:t>3</w:t>
      </w:r>
      <w:r w:rsidR="00F30C00">
        <w:rPr>
          <w:rFonts w:ascii="Times New Roman" w:eastAsia="Times New Roman" w:hAnsi="Times New Roman" w:cs="Times New Roman"/>
        </w:rPr>
        <w:t>0 июня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9E3E3F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1.3</w:t>
      </w:r>
      <w:r w:rsidR="005F247D" w:rsidRPr="005F247D">
        <w:rPr>
          <w:rFonts w:ascii="Times New Roman" w:eastAsia="Times New Roman" w:hAnsi="Times New Roman" w:cs="Times New Roman"/>
        </w:rPr>
        <w:t>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="005F247D" w:rsidRPr="005F247D">
        <w:rPr>
          <w:rFonts w:ascii="Times New Roman" w:eastAsia="Times New Roman" w:hAnsi="Times New Roman" w:cs="Times New Roman"/>
        </w:rPr>
        <w:t xml:space="preserve"> декабря 201</w:t>
      </w:r>
      <w:r w:rsidR="00E77ACC">
        <w:rPr>
          <w:rFonts w:ascii="Times New Roman" w:eastAsia="Times New Roman" w:hAnsi="Times New Roman" w:cs="Times New Roman"/>
        </w:rPr>
        <w:t>7</w:t>
      </w:r>
      <w:r w:rsidR="005F247D"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7D0737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Стоимость работ </w:t>
      </w:r>
      <w:r w:rsidR="005F247D"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="005F247D"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="005F247D" w:rsidRPr="005F247D">
        <w:rPr>
          <w:rFonts w:ascii="Times New Roman" w:eastAsia="Times New Roman" w:hAnsi="Times New Roman" w:cs="Times New Roman"/>
          <w:bCs/>
        </w:rPr>
        <w:t xml:space="preserve">, </w:t>
      </w:r>
      <w:r w:rsidR="005F247D"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</w:t>
      </w:r>
      <w:r w:rsidR="009E3E3F">
        <w:rPr>
          <w:rFonts w:ascii="Times New Roman" w:eastAsia="Times New Roman" w:hAnsi="Times New Roman" w:cs="Times New Roman"/>
        </w:rPr>
        <w:t xml:space="preserve"> раздела 3</w:t>
      </w:r>
      <w:r w:rsidRPr="005F247D">
        <w:rPr>
          <w:rFonts w:ascii="Times New Roman" w:eastAsia="Times New Roman" w:hAnsi="Times New Roman" w:cs="Times New Roman"/>
        </w:rPr>
        <w:t xml:space="preserve">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>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случае,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</w:r>
      <w:r w:rsidR="00FF3E8D">
        <w:rPr>
          <w:rFonts w:ascii="Times New Roman" w:eastAsia="Times New Roman" w:hAnsi="Times New Roman" w:cs="Times New Roman"/>
        </w:rPr>
        <w:t>Положение  о пропускном и внутри</w:t>
      </w:r>
      <w:r w:rsidRPr="005F247D">
        <w:rPr>
          <w:rFonts w:ascii="Times New Roman" w:eastAsia="Times New Roman" w:hAnsi="Times New Roman" w:cs="Times New Roman"/>
        </w:rPr>
        <w:t>объектовом</w:t>
      </w:r>
      <w:r w:rsidR="00FF3E8D">
        <w:rPr>
          <w:rFonts w:ascii="Times New Roman" w:eastAsia="Times New Roman" w:hAnsi="Times New Roman" w:cs="Times New Roman"/>
        </w:rPr>
        <w:t xml:space="preserve">  </w:t>
      </w:r>
      <w:r w:rsidRPr="005F247D">
        <w:rPr>
          <w:rFonts w:ascii="Times New Roman" w:eastAsia="Times New Roman" w:hAnsi="Times New Roman" w:cs="Times New Roman"/>
        </w:rPr>
        <w:t xml:space="preserve">режимах </w:t>
      </w:r>
      <w:r w:rsidR="00FF3E8D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4.7. Названные в п.п.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4.11. В случае привлечения Подрядчиком (субподрядчиками) для выполнения работ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4.15. Заказчик вправе в любое время осуществлять контроль за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4.22. 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</w:t>
      </w:r>
      <w:r w:rsidRPr="005F247D">
        <w:rPr>
          <w:rFonts w:ascii="Times New Roman" w:eastAsia="Times New Roman" w:hAnsi="Times New Roman" w:cs="Times New Roman"/>
        </w:rPr>
        <w:lastRenderedPageBreak/>
        <w:t>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7.4. По завершению выполнения работ 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1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 xml:space="preserve">0 дней после подписания акта приемки выполненных работ формы КС-2, справки стоимости выполненных работ формы </w:t>
      </w:r>
      <w:r w:rsidRPr="005F247D">
        <w:rPr>
          <w:rFonts w:ascii="Times New Roman" w:eastAsia="Times New Roman" w:hAnsi="Times New Roman" w:cs="Times New Roman"/>
        </w:rPr>
        <w:lastRenderedPageBreak/>
        <w:t>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</w:t>
      </w:r>
      <w:r w:rsidRPr="005F247D">
        <w:rPr>
          <w:rFonts w:ascii="Times New Roman" w:eastAsia="Times New Roman" w:hAnsi="Times New Roman" w:cs="Times New Roman"/>
        </w:rPr>
        <w:lastRenderedPageBreak/>
        <w:t>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>0 дней оплачивает Подрядчику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случае,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>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517154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pict>
          <v:shape id="Text Box 4" o:spid="_x0000_s1027" type="#_x0000_t202" style="position:absolute;left:0;text-align:left;margin-left:54.9pt;margin-top:17.75pt;width:506.7pt;height:154.3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29"/>
                    <w:gridCol w:w="4394"/>
                  </w:tblGrid>
                  <w:tr w:rsidR="0014093A" w:rsidRPr="00F84D66" w:rsidTr="000A6375">
                    <w:trPr>
                      <w:trHeight w:val="360"/>
                    </w:trPr>
                    <w:tc>
                      <w:tcPr>
                        <w:tcW w:w="5529" w:type="dxa"/>
                      </w:tcPr>
                      <w:p w:rsidR="0014093A" w:rsidRPr="003B0191" w:rsidRDefault="0014093A" w:rsidP="002D7062">
                        <w:pPr>
                          <w:spacing w:after="0" w:line="240" w:lineRule="auto"/>
                          <w:ind w:left="-720" w:firstLine="72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ООО "СП "ЯНОС"</w:t>
                        </w:r>
                      </w:p>
                      <w:p w:rsidR="0014093A" w:rsidRPr="003B0191" w:rsidRDefault="0014093A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150522,  Ярославская обл., Ярославский р-он,</w:t>
                        </w:r>
                      </w:p>
                      <w:p w:rsidR="0014093A" w:rsidRPr="003B0191" w:rsidRDefault="0014093A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п/оКрасные Ткачи, санаторий-профилакторий </w:t>
                        </w:r>
                      </w:p>
                      <w:p w:rsidR="0014093A" w:rsidRPr="003B0191" w:rsidRDefault="0014093A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«ЯНОС» ,дом 1</w:t>
                        </w:r>
                      </w:p>
                      <w:p w:rsidR="0014093A" w:rsidRPr="003B0191" w:rsidRDefault="0014093A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Р/счет 40702810402001099190</w:t>
                        </w:r>
                      </w:p>
                      <w:p w:rsidR="0014093A" w:rsidRDefault="0014093A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Филиал АКБ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«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ЕврофинансМоснарбанк, Ярославль </w:t>
                        </w:r>
                      </w:p>
                      <w:p w:rsidR="0014093A" w:rsidRPr="003B0191" w:rsidRDefault="0014093A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г. Ярославль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ИНН 7627025663 КПП 762701001</w:t>
                        </w:r>
                      </w:p>
                      <w:p w:rsidR="0014093A" w:rsidRPr="003B0191" w:rsidRDefault="0014093A" w:rsidP="005F247D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К/счет 30101810300000000731</w:t>
                        </w:r>
                      </w:p>
                      <w:p w:rsidR="0014093A" w:rsidRPr="003B0191" w:rsidRDefault="0014093A" w:rsidP="003B0191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БИК 047888731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ОКПО 49409137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ОГРН 1037602610100</w:t>
                        </w:r>
                      </w:p>
                      <w:p w:rsidR="0014093A" w:rsidRPr="00423FAA" w:rsidRDefault="0014093A" w:rsidP="003B0191">
                        <w:pPr>
                          <w:spacing w:after="0"/>
                          <w:ind w:left="-720" w:firstLine="72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Тел/факс: (4852)97-15-13</w:t>
                        </w:r>
                      </w:p>
                    </w:tc>
                    <w:tc>
                      <w:tcPr>
                        <w:tcW w:w="4394" w:type="dxa"/>
                      </w:tcPr>
                      <w:p w:rsidR="0014093A" w:rsidRPr="00F84D66" w:rsidRDefault="0014093A" w:rsidP="005F247D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14093A" w:rsidRPr="00F84D66" w:rsidRDefault="0014093A" w:rsidP="000A6375"/>
              </w:txbxContent>
            </v:textbox>
            <w10:wrap type="square" side="largest" anchorx="page"/>
          </v:shape>
        </w:pic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А.И.Клочихин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134"/>
        <w:gridCol w:w="1559"/>
        <w:gridCol w:w="851"/>
        <w:gridCol w:w="850"/>
        <w:gridCol w:w="1134"/>
        <w:gridCol w:w="851"/>
      </w:tblGrid>
      <w:tr w:rsidR="006118C9" w:rsidRPr="00FA1B8F" w:rsidTr="00F469A2">
        <w:trPr>
          <w:trHeight w:val="1610"/>
        </w:trPr>
        <w:tc>
          <w:tcPr>
            <w:tcW w:w="5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559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85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6118C9" w:rsidRPr="007750C5" w:rsidTr="00F469A2">
        <w:trPr>
          <w:trHeight w:val="388"/>
        </w:trPr>
        <w:tc>
          <w:tcPr>
            <w:tcW w:w="534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247D" w:rsidRPr="00FF1EFC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7750C5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8C9" w:rsidRPr="00FF1EFC" w:rsidTr="00F469A2">
        <w:trPr>
          <w:trHeight w:val="388"/>
        </w:trPr>
        <w:tc>
          <w:tcPr>
            <w:tcW w:w="534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247D" w:rsidRPr="001124FD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384958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F247D" w:rsidRPr="00384958" w:rsidRDefault="005F247D" w:rsidP="00384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</w:tr>
      <w:tr w:rsidR="00A92299" w:rsidTr="00F469A2">
        <w:trPr>
          <w:trHeight w:val="288"/>
        </w:trPr>
        <w:tc>
          <w:tcPr>
            <w:tcW w:w="534" w:type="dxa"/>
          </w:tcPr>
          <w:p w:rsidR="003D5940" w:rsidRDefault="00A92299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5940" w:rsidRPr="005A56FB" w:rsidRDefault="003D5940" w:rsidP="005A56FB"/>
        </w:tc>
        <w:tc>
          <w:tcPr>
            <w:tcW w:w="1559" w:type="dxa"/>
          </w:tcPr>
          <w:p w:rsidR="003D5940" w:rsidRPr="006508B0" w:rsidRDefault="003D5940" w:rsidP="00240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D5940" w:rsidRPr="005A56FB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F469A2">
        <w:trPr>
          <w:trHeight w:val="288"/>
        </w:trPr>
        <w:tc>
          <w:tcPr>
            <w:tcW w:w="534" w:type="dxa"/>
          </w:tcPr>
          <w:p w:rsidR="003D5940" w:rsidRDefault="006F020E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Pr="006F020E" w:rsidRDefault="003D5940" w:rsidP="0057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D5940" w:rsidRPr="00572A58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EA4" w:rsidTr="00F469A2">
        <w:trPr>
          <w:trHeight w:val="301"/>
        </w:trPr>
        <w:tc>
          <w:tcPr>
            <w:tcW w:w="534" w:type="dxa"/>
          </w:tcPr>
          <w:p w:rsidR="00037EA4" w:rsidRDefault="00F469A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:rsidR="00037EA4" w:rsidRPr="00037EA4" w:rsidRDefault="00037EA4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7EA4" w:rsidRPr="00037EA4" w:rsidRDefault="00037EA4" w:rsidP="00037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«Список рассылки»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8"/>
      </w:tblGrid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</w:tc>
      </w:tr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3B0191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71FC0"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 Отдела корпоративных отношений и УИ ОАО «Славнефть-ЯНОС»</w:t>
            </w:r>
          </w:p>
        </w:tc>
      </w:tr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E331A7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Ю.Л. Паут</w:t>
            </w:r>
            <w:r w:rsidR="00A71FC0"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ова</w:t>
            </w:r>
          </w:p>
        </w:tc>
      </w:tr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A71FC0" w:rsidP="0050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 201</w:t>
            </w:r>
            <w:r w:rsidR="008A32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page" w:tblpX="6623" w:tblpY="-204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3"/>
      </w:tblGrid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3B0191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3B0191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Тендерной комиссии</w:t>
            </w:r>
          </w:p>
        </w:tc>
      </w:tr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C27EEA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А.И. Клочихин</w:t>
            </w:r>
          </w:p>
        </w:tc>
      </w:tr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3B0191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 201</w:t>
            </w:r>
            <w:r w:rsidR="008A32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2692" w:rsidRDefault="00972692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2692" w:rsidRDefault="00972692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Контрагенты, имеющие статус «Аккредитованы»</w:t>
      </w:r>
    </w:p>
    <w:tbl>
      <w:tblPr>
        <w:tblStyle w:val="aa"/>
        <w:tblpPr w:leftFromText="180" w:rightFromText="180" w:vertAnchor="text" w:horzAnchor="margin" w:tblpY="18"/>
        <w:tblW w:w="0" w:type="auto"/>
        <w:tblLayout w:type="fixed"/>
        <w:tblLook w:val="04A0" w:firstRow="1" w:lastRow="0" w:firstColumn="1" w:lastColumn="0" w:noHBand="0" w:noVBand="1"/>
      </w:tblPr>
      <w:tblGrid>
        <w:gridCol w:w="829"/>
        <w:gridCol w:w="2763"/>
        <w:gridCol w:w="3320"/>
        <w:gridCol w:w="2694"/>
      </w:tblGrid>
      <w:tr w:rsidR="00972692" w:rsidRPr="00A71FC0" w:rsidTr="00972692">
        <w:tc>
          <w:tcPr>
            <w:tcW w:w="829" w:type="dxa"/>
            <w:hideMark/>
          </w:tcPr>
          <w:p w:rsidR="00972692" w:rsidRPr="00A71FC0" w:rsidRDefault="00972692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63" w:type="dxa"/>
            <w:hideMark/>
          </w:tcPr>
          <w:p w:rsidR="00972692" w:rsidRPr="00A71FC0" w:rsidRDefault="00972692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20" w:type="dxa"/>
            <w:hideMark/>
          </w:tcPr>
          <w:p w:rsidR="00972692" w:rsidRPr="00A71FC0" w:rsidRDefault="00972692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2694" w:type="dxa"/>
            <w:hideMark/>
          </w:tcPr>
          <w:p w:rsidR="00972692" w:rsidRPr="00A71FC0" w:rsidRDefault="00972692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Местонахождение </w:t>
            </w:r>
          </w:p>
          <w:p w:rsidR="00972692" w:rsidRPr="00A71FC0" w:rsidRDefault="00972692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(город)</w:t>
            </w:r>
          </w:p>
        </w:tc>
      </w:tr>
      <w:tr w:rsidR="00972692" w:rsidRPr="00A71FC0" w:rsidTr="00972692">
        <w:tc>
          <w:tcPr>
            <w:tcW w:w="829" w:type="dxa"/>
          </w:tcPr>
          <w:p w:rsidR="00972692" w:rsidRPr="00A71FC0" w:rsidRDefault="00972692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972692" w:rsidRPr="00FF1EFC" w:rsidRDefault="00972692" w:rsidP="00972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«Спецремстрой»</w:t>
            </w:r>
          </w:p>
        </w:tc>
        <w:tc>
          <w:tcPr>
            <w:tcW w:w="3320" w:type="dxa"/>
          </w:tcPr>
          <w:p w:rsidR="00972692" w:rsidRPr="003319BC" w:rsidRDefault="00972692" w:rsidP="009726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3319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</w:t>
            </w:r>
            <w:r w:rsidRPr="003319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3319BC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r w:rsidRPr="003319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694" w:type="dxa"/>
          </w:tcPr>
          <w:p w:rsidR="00972692" w:rsidRPr="009E0E16" w:rsidRDefault="008A3259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972692">
              <w:rPr>
                <w:rFonts w:ascii="Times New Roman" w:eastAsia="Times New Roman" w:hAnsi="Times New Roman" w:cs="Times New Roman"/>
                <w:sz w:val="24"/>
                <w:szCs w:val="24"/>
              </w:rPr>
              <w:t>. Ярославль</w:t>
            </w:r>
          </w:p>
        </w:tc>
      </w:tr>
      <w:tr w:rsidR="008A3259" w:rsidRPr="00A71FC0" w:rsidTr="00972692">
        <w:tc>
          <w:tcPr>
            <w:tcW w:w="829" w:type="dxa"/>
          </w:tcPr>
          <w:p w:rsidR="008A3259" w:rsidRPr="00A71FC0" w:rsidRDefault="009E3E3F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8A3259" w:rsidRPr="00FF1EFC" w:rsidRDefault="008A3259" w:rsidP="00972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«АБВ Строй»</w:t>
            </w:r>
          </w:p>
        </w:tc>
        <w:tc>
          <w:tcPr>
            <w:tcW w:w="3320" w:type="dxa"/>
          </w:tcPr>
          <w:p w:rsidR="008A3259" w:rsidRPr="003319BC" w:rsidRDefault="008A3259" w:rsidP="009726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593949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@mail.com</w:t>
            </w:r>
          </w:p>
        </w:tc>
        <w:tc>
          <w:tcPr>
            <w:tcW w:w="2694" w:type="dxa"/>
          </w:tcPr>
          <w:p w:rsidR="008A3259" w:rsidRDefault="008A3259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8A3259" w:rsidRPr="00A71FC0" w:rsidTr="00972692">
        <w:tc>
          <w:tcPr>
            <w:tcW w:w="829" w:type="dxa"/>
          </w:tcPr>
          <w:p w:rsidR="008A3259" w:rsidRPr="00A71FC0" w:rsidRDefault="009E3E3F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8A3259" w:rsidRPr="00FF1EFC" w:rsidRDefault="00037EA4" w:rsidP="00972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«ПромСтройМонтаж»</w:t>
            </w:r>
          </w:p>
        </w:tc>
        <w:tc>
          <w:tcPr>
            <w:tcW w:w="3320" w:type="dxa"/>
          </w:tcPr>
          <w:p w:rsidR="008A3259" w:rsidRPr="003319BC" w:rsidRDefault="00037EA4" w:rsidP="009726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  <w:shd w:val="clear" w:color="auto" w:fill="FFFFFF"/>
              </w:rPr>
              <w:t>promstroymontazh2010@mail.ru</w:t>
            </w:r>
          </w:p>
        </w:tc>
        <w:tc>
          <w:tcPr>
            <w:tcW w:w="2694" w:type="dxa"/>
          </w:tcPr>
          <w:p w:rsidR="008A3259" w:rsidRDefault="00037EA4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9E3E3F" w:rsidRPr="00A71FC0" w:rsidTr="00972692">
        <w:tc>
          <w:tcPr>
            <w:tcW w:w="829" w:type="dxa"/>
          </w:tcPr>
          <w:p w:rsidR="009E3E3F" w:rsidRDefault="009E3E3F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:rsidR="009E3E3F" w:rsidRDefault="009E3E3F" w:rsidP="00972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«РВК-Групп»</w:t>
            </w:r>
          </w:p>
        </w:tc>
        <w:tc>
          <w:tcPr>
            <w:tcW w:w="3320" w:type="dxa"/>
          </w:tcPr>
          <w:p w:rsidR="009E3E3F" w:rsidRDefault="00E331A7" w:rsidP="00972692">
            <w:pPr>
              <w:jc w:val="center"/>
              <w:rPr>
                <w:color w:val="000000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666699"/>
                <w:sz w:val="14"/>
                <w:szCs w:val="14"/>
                <w:shd w:val="clear" w:color="auto" w:fill="FFFFFF"/>
              </w:rPr>
              <w:t>rvk-group@mail.ru</w:t>
            </w:r>
          </w:p>
        </w:tc>
        <w:tc>
          <w:tcPr>
            <w:tcW w:w="2694" w:type="dxa"/>
          </w:tcPr>
          <w:p w:rsidR="009E3E3F" w:rsidRDefault="009E3E3F" w:rsidP="0097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</w:tbl>
    <w:p w:rsidR="00FF1AEA" w:rsidRDefault="00FF1AEA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1AEA" w:rsidRDefault="00FF1AEA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1B5A" w:rsidRPr="0038163B" w:rsidRDefault="00FC1B5A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C1B5A" w:rsidRPr="0038163B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E2D" w:rsidRDefault="00D93E2D" w:rsidP="00E07BEE">
      <w:pPr>
        <w:spacing w:after="0" w:line="240" w:lineRule="auto"/>
      </w:pPr>
      <w:r>
        <w:separator/>
      </w:r>
    </w:p>
  </w:endnote>
  <w:endnote w:type="continuationSeparator" w:id="0">
    <w:p w:rsidR="00D93E2D" w:rsidRDefault="00D93E2D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E2D" w:rsidRDefault="00D93E2D" w:rsidP="00E07BEE">
      <w:pPr>
        <w:spacing w:after="0" w:line="240" w:lineRule="auto"/>
      </w:pPr>
      <w:r>
        <w:separator/>
      </w:r>
    </w:p>
  </w:footnote>
  <w:footnote w:type="continuationSeparator" w:id="0">
    <w:p w:rsidR="00D93E2D" w:rsidRDefault="00D93E2D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FC0"/>
    <w:rsid w:val="0001273D"/>
    <w:rsid w:val="00013CCF"/>
    <w:rsid w:val="00037EA4"/>
    <w:rsid w:val="0004068C"/>
    <w:rsid w:val="00051D2B"/>
    <w:rsid w:val="000741FA"/>
    <w:rsid w:val="000745D3"/>
    <w:rsid w:val="00075761"/>
    <w:rsid w:val="000824C9"/>
    <w:rsid w:val="00093F3C"/>
    <w:rsid w:val="000950B3"/>
    <w:rsid w:val="000A6375"/>
    <w:rsid w:val="000B62C2"/>
    <w:rsid w:val="000B649D"/>
    <w:rsid w:val="000C04AC"/>
    <w:rsid w:val="000E2E10"/>
    <w:rsid w:val="000F3A52"/>
    <w:rsid w:val="000F677A"/>
    <w:rsid w:val="00110923"/>
    <w:rsid w:val="001124FD"/>
    <w:rsid w:val="00113AC8"/>
    <w:rsid w:val="00114B77"/>
    <w:rsid w:val="0014093A"/>
    <w:rsid w:val="001716B0"/>
    <w:rsid w:val="0019628C"/>
    <w:rsid w:val="001B232E"/>
    <w:rsid w:val="001C0365"/>
    <w:rsid w:val="001C6B90"/>
    <w:rsid w:val="001D20E4"/>
    <w:rsid w:val="00215262"/>
    <w:rsid w:val="0024083E"/>
    <w:rsid w:val="002C756D"/>
    <w:rsid w:val="002D1691"/>
    <w:rsid w:val="002D7062"/>
    <w:rsid w:val="00302E22"/>
    <w:rsid w:val="00303F06"/>
    <w:rsid w:val="00305406"/>
    <w:rsid w:val="003319BC"/>
    <w:rsid w:val="00334DE1"/>
    <w:rsid w:val="003410AE"/>
    <w:rsid w:val="00342DD3"/>
    <w:rsid w:val="00361A3F"/>
    <w:rsid w:val="00373C32"/>
    <w:rsid w:val="0038163B"/>
    <w:rsid w:val="00381D63"/>
    <w:rsid w:val="00384958"/>
    <w:rsid w:val="00390930"/>
    <w:rsid w:val="003B0191"/>
    <w:rsid w:val="003D5940"/>
    <w:rsid w:val="003F3308"/>
    <w:rsid w:val="00434C03"/>
    <w:rsid w:val="004409E2"/>
    <w:rsid w:val="00444DAF"/>
    <w:rsid w:val="00495266"/>
    <w:rsid w:val="004A6A39"/>
    <w:rsid w:val="004B0543"/>
    <w:rsid w:val="004B73AD"/>
    <w:rsid w:val="004E061E"/>
    <w:rsid w:val="004F4D48"/>
    <w:rsid w:val="0050744B"/>
    <w:rsid w:val="00511033"/>
    <w:rsid w:val="00517154"/>
    <w:rsid w:val="00524DA9"/>
    <w:rsid w:val="00526276"/>
    <w:rsid w:val="00527974"/>
    <w:rsid w:val="00564D69"/>
    <w:rsid w:val="00572A58"/>
    <w:rsid w:val="00594307"/>
    <w:rsid w:val="005A56FB"/>
    <w:rsid w:val="005A799C"/>
    <w:rsid w:val="005B37D2"/>
    <w:rsid w:val="005F247D"/>
    <w:rsid w:val="005F660F"/>
    <w:rsid w:val="006074F9"/>
    <w:rsid w:val="006118C9"/>
    <w:rsid w:val="006135A4"/>
    <w:rsid w:val="00630CD6"/>
    <w:rsid w:val="00644DA8"/>
    <w:rsid w:val="006508B0"/>
    <w:rsid w:val="00660ACD"/>
    <w:rsid w:val="006642B3"/>
    <w:rsid w:val="006668A2"/>
    <w:rsid w:val="00667670"/>
    <w:rsid w:val="0067735E"/>
    <w:rsid w:val="0068561B"/>
    <w:rsid w:val="006F020E"/>
    <w:rsid w:val="00717EEA"/>
    <w:rsid w:val="007750C5"/>
    <w:rsid w:val="007D0737"/>
    <w:rsid w:val="007E18C4"/>
    <w:rsid w:val="007E220D"/>
    <w:rsid w:val="007E6F1B"/>
    <w:rsid w:val="007F137F"/>
    <w:rsid w:val="00820D15"/>
    <w:rsid w:val="00831191"/>
    <w:rsid w:val="008371C8"/>
    <w:rsid w:val="0086379D"/>
    <w:rsid w:val="00863F5C"/>
    <w:rsid w:val="00891C9A"/>
    <w:rsid w:val="00893D7A"/>
    <w:rsid w:val="008A3259"/>
    <w:rsid w:val="008A5DA3"/>
    <w:rsid w:val="00917C12"/>
    <w:rsid w:val="00932E88"/>
    <w:rsid w:val="00932F8A"/>
    <w:rsid w:val="009612EF"/>
    <w:rsid w:val="00972692"/>
    <w:rsid w:val="00987C3C"/>
    <w:rsid w:val="009903F6"/>
    <w:rsid w:val="009A79DA"/>
    <w:rsid w:val="009E0E16"/>
    <w:rsid w:val="009E3E3F"/>
    <w:rsid w:val="00A00F03"/>
    <w:rsid w:val="00A374FA"/>
    <w:rsid w:val="00A422A8"/>
    <w:rsid w:val="00A4592D"/>
    <w:rsid w:val="00A47054"/>
    <w:rsid w:val="00A71FC0"/>
    <w:rsid w:val="00A85893"/>
    <w:rsid w:val="00A92299"/>
    <w:rsid w:val="00AB7122"/>
    <w:rsid w:val="00AE0F6D"/>
    <w:rsid w:val="00AF44D6"/>
    <w:rsid w:val="00B01CFB"/>
    <w:rsid w:val="00B208BA"/>
    <w:rsid w:val="00B26693"/>
    <w:rsid w:val="00B443B3"/>
    <w:rsid w:val="00BA63F5"/>
    <w:rsid w:val="00BB2F94"/>
    <w:rsid w:val="00BE79CC"/>
    <w:rsid w:val="00BF1056"/>
    <w:rsid w:val="00C208AC"/>
    <w:rsid w:val="00C27EEA"/>
    <w:rsid w:val="00C355FE"/>
    <w:rsid w:val="00C44BBE"/>
    <w:rsid w:val="00C471A7"/>
    <w:rsid w:val="00C81BA8"/>
    <w:rsid w:val="00C84464"/>
    <w:rsid w:val="00C8462A"/>
    <w:rsid w:val="00CD5446"/>
    <w:rsid w:val="00D11779"/>
    <w:rsid w:val="00D24CEE"/>
    <w:rsid w:val="00D4784E"/>
    <w:rsid w:val="00D93E2D"/>
    <w:rsid w:val="00DB4F0A"/>
    <w:rsid w:val="00DC27A2"/>
    <w:rsid w:val="00DC7B66"/>
    <w:rsid w:val="00DD1C0A"/>
    <w:rsid w:val="00E07BEE"/>
    <w:rsid w:val="00E331A7"/>
    <w:rsid w:val="00E769D9"/>
    <w:rsid w:val="00E77ACC"/>
    <w:rsid w:val="00E902BE"/>
    <w:rsid w:val="00EE7266"/>
    <w:rsid w:val="00F138D6"/>
    <w:rsid w:val="00F30C00"/>
    <w:rsid w:val="00F469A2"/>
    <w:rsid w:val="00F56662"/>
    <w:rsid w:val="00F6484C"/>
    <w:rsid w:val="00F738E1"/>
    <w:rsid w:val="00F77FA0"/>
    <w:rsid w:val="00F8731B"/>
    <w:rsid w:val="00FA1B8F"/>
    <w:rsid w:val="00FC1B5A"/>
    <w:rsid w:val="00FF1AEA"/>
    <w:rsid w:val="00FF1EFC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441B343"/>
  <w15:docId w15:val="{F260E5CD-8805-4D65-A65E-FDFD2DC4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  <w:style w:type="paragraph" w:styleId="ac">
    <w:name w:val="No Spacing"/>
    <w:uiPriority w:val="1"/>
    <w:qFormat/>
    <w:rsid w:val="005A56FB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A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4d8fb40dd0cf8e2fc0951a0c4f673f5a&amp;url=mailto%3Atender%40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rillov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616A5-BB6A-40D5-A1D1-A2395EEC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7576</Words>
  <Characters>43189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50664</CharactersWithSpaces>
  <SharedDoc>false</SharedDoc>
  <HLinks>
    <vt:vector size="12" baseType="variant">
      <vt:variant>
        <vt:i4>4849703</vt:i4>
      </vt:variant>
      <vt:variant>
        <vt:i4>3</vt:i4>
      </vt:variant>
      <vt:variant>
        <vt:i4>0</vt:i4>
      </vt:variant>
      <vt:variant>
        <vt:i4>5</vt:i4>
      </vt:variant>
      <vt:variant>
        <vt:lpwstr>mailto:KirillovaNV@yanos.slavneft.ru</vt:lpwstr>
      </vt:variant>
      <vt:variant>
        <vt:lpwstr/>
      </vt:variant>
      <vt:variant>
        <vt:i4>1441862</vt:i4>
      </vt:variant>
      <vt:variant>
        <vt:i4>0</vt:i4>
      </vt:variant>
      <vt:variant>
        <vt:i4>0</vt:i4>
      </vt:variant>
      <vt:variant>
        <vt:i4>5</vt:i4>
      </vt:variant>
      <vt:variant>
        <vt:lpwstr>https://docviewer.yandex.ru/r.xml?sk=4d8fb40dd0cf8e2fc0951a0c4f673f5a&amp;url=mailto%3Atender%40yanos.slavneft.ru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10</cp:revision>
  <cp:lastPrinted>2017-05-02T07:43:00Z</cp:lastPrinted>
  <dcterms:created xsi:type="dcterms:W3CDTF">2017-01-20T10:33:00Z</dcterms:created>
  <dcterms:modified xsi:type="dcterms:W3CDTF">2017-05-05T11:30:00Z</dcterms:modified>
</cp:coreProperties>
</file>